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B75F4" w14:textId="2FC5925B" w:rsidR="00CD73B2" w:rsidRDefault="0088282F" w:rsidP="0088282F">
      <w:pPr>
        <w:jc w:val="center"/>
        <w:rPr>
          <w:b/>
          <w:bCs/>
        </w:rPr>
      </w:pPr>
      <w:r>
        <w:rPr>
          <w:b/>
          <w:bCs/>
        </w:rPr>
        <w:t xml:space="preserve">Presentación, </w:t>
      </w:r>
      <w:commentRangeStart w:id="0"/>
      <w:r>
        <w:rPr>
          <w:b/>
          <w:bCs/>
        </w:rPr>
        <w:t xml:space="preserve">Jesús Ibáñez, </w:t>
      </w:r>
      <w:commentRangeEnd w:id="0"/>
      <w:r w:rsidR="00500313">
        <w:rPr>
          <w:rStyle w:val="Refdecomentario"/>
        </w:rPr>
        <w:commentReference w:id="0"/>
      </w:r>
      <w:r>
        <w:rPr>
          <w:b/>
          <w:bCs/>
        </w:rPr>
        <w:t>2006. En Metodología de investigación social: Introducción a los oficios, Manuel Canales Cerón</w:t>
      </w:r>
      <w:r w:rsidR="00112495">
        <w:rPr>
          <w:b/>
          <w:bCs/>
        </w:rPr>
        <w:t>, cap. 1, pp. 11-30</w:t>
      </w:r>
    </w:p>
    <w:p w14:paraId="498C7F68" w14:textId="1CD5B951" w:rsidR="00112495" w:rsidRDefault="00112495" w:rsidP="00430DE9">
      <w:pPr>
        <w:jc w:val="both"/>
      </w:pPr>
      <w:r>
        <w:rPr>
          <w:b/>
          <w:bCs/>
        </w:rPr>
        <w:t>Nombre:</w:t>
      </w:r>
      <w:r>
        <w:t xml:space="preserve"> </w:t>
      </w:r>
      <w:commentRangeStart w:id="1"/>
      <w:r>
        <w:t>Leandro Norambuena Bravo</w:t>
      </w:r>
      <w:commentRangeEnd w:id="1"/>
      <w:r w:rsidR="00500313">
        <w:rPr>
          <w:rStyle w:val="Refdecomentario"/>
        </w:rPr>
        <w:commentReference w:id="1"/>
      </w:r>
    </w:p>
    <w:p w14:paraId="4E330755" w14:textId="074A38DB" w:rsidR="00112495" w:rsidRDefault="00112495" w:rsidP="00430DE9">
      <w:pPr>
        <w:spacing w:after="0"/>
        <w:jc w:val="both"/>
        <w:rPr>
          <w:b/>
          <w:bCs/>
        </w:rPr>
      </w:pPr>
      <w:r>
        <w:rPr>
          <w:b/>
          <w:bCs/>
        </w:rPr>
        <w:t>Referencia bibliográfica</w:t>
      </w:r>
    </w:p>
    <w:p w14:paraId="2919E9EE" w14:textId="1C2A0971" w:rsidR="00112495" w:rsidRPr="00112495" w:rsidRDefault="00112495" w:rsidP="00430DE9">
      <w:pPr>
        <w:pStyle w:val="Bibliografa"/>
        <w:ind w:left="720" w:hanging="720"/>
        <w:jc w:val="both"/>
        <w:rPr>
          <w:noProof/>
        </w:rPr>
      </w:pPr>
      <w:r>
        <w:fldChar w:fldCharType="begin"/>
      </w:r>
      <w:r>
        <w:instrText xml:space="preserve"> BIBLIOGRAPHY  \l 13322 </w:instrText>
      </w:r>
      <w:r>
        <w:fldChar w:fldCharType="separate"/>
      </w:r>
      <w:r w:rsidRPr="00536E79">
        <w:rPr>
          <w:noProof/>
          <w:highlight w:val="yellow"/>
        </w:rPr>
        <w:t>Ibáñez, J. (2006).</w:t>
      </w:r>
      <w:r>
        <w:rPr>
          <w:noProof/>
        </w:rPr>
        <w:t xml:space="preserve"> Presentación. En M. Canales Cerón, </w:t>
      </w:r>
      <w:r>
        <w:rPr>
          <w:i/>
          <w:iCs/>
          <w:noProof/>
        </w:rPr>
        <w:t>Metología de investigación social. Introducción a los oficios</w:t>
      </w:r>
      <w:r>
        <w:rPr>
          <w:noProof/>
        </w:rPr>
        <w:t xml:space="preserve"> (págs. 11-30). Santiago de Chile: LOM Ediciones.</w:t>
      </w:r>
    </w:p>
    <w:p w14:paraId="4573CF79" w14:textId="526A32AF" w:rsidR="00112495" w:rsidRDefault="00112495" w:rsidP="00430DE9">
      <w:pPr>
        <w:spacing w:after="0"/>
        <w:jc w:val="both"/>
        <w:rPr>
          <w:b/>
          <w:bCs/>
        </w:rPr>
      </w:pPr>
      <w:r>
        <w:fldChar w:fldCharType="end"/>
      </w:r>
      <w:r>
        <w:rPr>
          <w:b/>
          <w:bCs/>
        </w:rPr>
        <w:t>Palabras clave</w:t>
      </w:r>
    </w:p>
    <w:p w14:paraId="4F2732EC" w14:textId="5490BCCA" w:rsidR="00112495" w:rsidRPr="00EF7450" w:rsidRDefault="00EF7450" w:rsidP="00430DE9">
      <w:pPr>
        <w:jc w:val="both"/>
      </w:pPr>
      <w:r>
        <w:t>Procesos metodológico</w:t>
      </w:r>
      <w:r w:rsidR="00D35955">
        <w:t>s</w:t>
      </w:r>
      <w:r>
        <w:t xml:space="preserve">; Método cuantitativo; Método cualitativo; Enfoque dialéctico; </w:t>
      </w:r>
    </w:p>
    <w:p w14:paraId="4833A191" w14:textId="2462744F" w:rsidR="00112495" w:rsidRDefault="00112495" w:rsidP="00430DE9">
      <w:pPr>
        <w:jc w:val="both"/>
        <w:rPr>
          <w:b/>
          <w:bCs/>
        </w:rPr>
      </w:pPr>
      <w:r>
        <w:rPr>
          <w:b/>
          <w:bCs/>
        </w:rPr>
        <w:t>Síntesis</w:t>
      </w:r>
    </w:p>
    <w:p w14:paraId="7014C3D4" w14:textId="38120B92" w:rsidR="00EF7450" w:rsidRDefault="00692FE7" w:rsidP="00430DE9">
      <w:pPr>
        <w:jc w:val="both"/>
      </w:pPr>
      <w:commentRangeStart w:id="2"/>
      <w:r w:rsidRPr="00536E79">
        <w:rPr>
          <w:highlight w:val="yellow"/>
        </w:rPr>
        <w:t>Ibáñez (2006)</w:t>
      </w:r>
      <w:r>
        <w:t xml:space="preserve"> </w:t>
      </w:r>
      <w:commentRangeEnd w:id="2"/>
      <w:r w:rsidR="00536E79">
        <w:rPr>
          <w:rStyle w:val="Refdecomentario"/>
        </w:rPr>
        <w:commentReference w:id="2"/>
      </w:r>
      <w:r>
        <w:t xml:space="preserve">utilizará este capítulo de manera introductoria </w:t>
      </w:r>
      <w:r w:rsidR="00A10FAA">
        <w:t>a los distintos métodos de investigación, concentrando la información en tres particularmente</w:t>
      </w:r>
      <w:r w:rsidR="00C865E8">
        <w:t>: el método cuantitativo, el método cualitativo y el enfoque dialéctico.</w:t>
      </w:r>
    </w:p>
    <w:p w14:paraId="1961DBFC" w14:textId="2633BB3F" w:rsidR="006E5848" w:rsidRDefault="009055C5" w:rsidP="00430DE9">
      <w:pPr>
        <w:jc w:val="both"/>
      </w:pPr>
      <w:r>
        <w:t>El autor dará comienzo refiriéndose al método</w:t>
      </w:r>
      <w:r w:rsidR="00825C11">
        <w:t xml:space="preserve"> cuantitativo, asegurando que este proceso metodológico proviene de Durkheim</w:t>
      </w:r>
      <w:r w:rsidR="00267E52">
        <w:t xml:space="preserve">, específicamente de </w:t>
      </w:r>
      <w:r w:rsidR="00267E52">
        <w:rPr>
          <w:i/>
          <w:iCs/>
        </w:rPr>
        <w:t>El Suicidio</w:t>
      </w:r>
      <w:r w:rsidR="00267E52">
        <w:t xml:space="preserve">, donde </w:t>
      </w:r>
      <w:r w:rsidR="00C66062">
        <w:t xml:space="preserve">“establece correlaciones significativas entre tasas y variables socioambientales” </w:t>
      </w:r>
      <w:sdt>
        <w:sdtPr>
          <w:id w:val="1745689350"/>
          <w:citation/>
        </w:sdtPr>
        <w:sdtEndPr/>
        <w:sdtContent>
          <w:r w:rsidR="00C66062">
            <w:fldChar w:fldCharType="begin"/>
          </w:r>
          <w:r w:rsidR="00C66062">
            <w:instrText xml:space="preserve">CITATION Ibá06 \p 14 \l 13322 </w:instrText>
          </w:r>
          <w:r w:rsidR="00C66062">
            <w:fldChar w:fldCharType="separate"/>
          </w:r>
          <w:r w:rsidR="00C66062">
            <w:rPr>
              <w:noProof/>
            </w:rPr>
            <w:t>(Ibáñez, 2006, pág. 14)</w:t>
          </w:r>
          <w:r w:rsidR="00C66062">
            <w:fldChar w:fldCharType="end"/>
          </w:r>
        </w:sdtContent>
      </w:sdt>
      <w:r w:rsidR="0044696B">
        <w:t xml:space="preserve">, o sea, </w:t>
      </w:r>
      <w:r w:rsidR="0093589D">
        <w:t>atribuyendo números cuantificables y medibles a</w:t>
      </w:r>
      <w:r w:rsidR="00F72E31">
        <w:t xml:space="preserve"> las representaciones de las</w:t>
      </w:r>
      <w:r w:rsidR="0093589D">
        <w:t xml:space="preserve"> situaciones sociales, que luego se podrán llevar a un plano </w:t>
      </w:r>
      <w:r w:rsidR="00FA15AE">
        <w:t>comparativo de los datos</w:t>
      </w:r>
      <w:r w:rsidR="00592185">
        <w:t xml:space="preserve"> a través de tablas de valores: esto último lo lla</w:t>
      </w:r>
      <w:r w:rsidR="00787C3A">
        <w:t>ma variabi</w:t>
      </w:r>
      <w:r w:rsidR="00F72E31">
        <w:t>li</w:t>
      </w:r>
      <w:r w:rsidR="00C100DD">
        <w:t>dad</w:t>
      </w:r>
      <w:r w:rsidR="00787C3A">
        <w:t>.</w:t>
      </w:r>
      <w:r w:rsidR="00B1604D">
        <w:t xml:space="preserve"> Además, también da a conocer algunos </w:t>
      </w:r>
      <w:del w:id="3" w:author="CLAUDIO DUARTE" w:date="2021-11-10T07:42:00Z">
        <w:r w:rsidR="00B1604D" w:rsidDel="00536E79">
          <w:delText>de los instrumento</w:delText>
        </w:r>
      </w:del>
      <w:ins w:id="4" w:author="CLAUDIO DUARTE" w:date="2021-11-10T07:42:00Z">
        <w:r w:rsidR="00536E79">
          <w:t>de los instrumentos</w:t>
        </w:r>
      </w:ins>
      <w:r w:rsidR="00B1604D">
        <w:t xml:space="preserve"> que utiliza para su ejecución, </w:t>
      </w:r>
      <w:r w:rsidR="00CC74A0">
        <w:t>como son la misma muestra, las escalas y las encuestas.</w:t>
      </w:r>
    </w:p>
    <w:p w14:paraId="75C2ED61" w14:textId="2B850D57" w:rsidR="00CC74A0" w:rsidRDefault="00EF7432" w:rsidP="00430DE9">
      <w:pPr>
        <w:jc w:val="both"/>
      </w:pPr>
      <w:r>
        <w:t>En el método cualitativo</w:t>
      </w:r>
      <w:r w:rsidR="005E30D0">
        <w:t>, el conocimiento “puede encontrar</w:t>
      </w:r>
      <w:r w:rsidR="00EA170D">
        <w:t>se en la observación de “objetos” codificados, que por lo mismo hay que “traducir””</w:t>
      </w:r>
      <w:r w:rsidR="00082569">
        <w:t xml:space="preserve"> </w:t>
      </w:r>
      <w:sdt>
        <w:sdtPr>
          <w:id w:val="-1240780806"/>
          <w:citation/>
        </w:sdtPr>
        <w:sdtEndPr/>
        <w:sdtContent>
          <w:r w:rsidR="00082569">
            <w:fldChar w:fldCharType="begin"/>
          </w:r>
          <w:r w:rsidR="00082569">
            <w:instrText xml:space="preserve">CITATION Ibá06 \p 19 \l 13322 </w:instrText>
          </w:r>
          <w:r w:rsidR="00082569">
            <w:fldChar w:fldCharType="separate"/>
          </w:r>
          <w:r w:rsidR="00082569">
            <w:rPr>
              <w:noProof/>
            </w:rPr>
            <w:t>(Ibáñez, 2006, pág. 19)</w:t>
          </w:r>
          <w:r w:rsidR="00082569">
            <w:fldChar w:fldCharType="end"/>
          </w:r>
        </w:sdtContent>
      </w:sdt>
      <w:r w:rsidR="00057D6E">
        <w:t xml:space="preserve">, en otras palabras, el investigador </w:t>
      </w:r>
      <w:r w:rsidR="00EF61C9">
        <w:t xml:space="preserve">debiera recoger los datos y luego significarlos </w:t>
      </w:r>
      <w:r w:rsidR="00EC5486">
        <w:t>con</w:t>
      </w:r>
      <w:r w:rsidR="002A4F22">
        <w:t xml:space="preserve"> un lenguaje en común </w:t>
      </w:r>
      <w:r w:rsidR="00EF61C9">
        <w:t>según corresponda</w:t>
      </w:r>
      <w:r w:rsidR="003E2BC3">
        <w:t xml:space="preserve">, no en busca de una respuesta en concreto, sino que </w:t>
      </w:r>
      <w:r w:rsidR="00A82B58">
        <w:t>para entender cómo funciona</w:t>
      </w:r>
      <w:r w:rsidR="002A4F22">
        <w:t xml:space="preserve">. </w:t>
      </w:r>
      <w:r w:rsidR="00AE5565">
        <w:t>La representación de los sujetos será relevante para la muestra</w:t>
      </w:r>
      <w:r w:rsidR="00B8676A">
        <w:t xml:space="preserve">, </w:t>
      </w:r>
      <w:r w:rsidR="00F15DDA">
        <w:t>pues “el colectivo no pu</w:t>
      </w:r>
      <w:r w:rsidR="00787C0C">
        <w:t xml:space="preserve">ede describirse como un conjunto de individuos, sino como un conjunto de modalidades típicas y específicas </w:t>
      </w:r>
      <w:r w:rsidR="00ED4111">
        <w:t>de la subjetividad</w:t>
      </w:r>
      <w:r w:rsidR="005837F1">
        <w:t xml:space="preserve"> (…)</w:t>
      </w:r>
      <w:r w:rsidR="00ED4111">
        <w:t xml:space="preserve">” </w:t>
      </w:r>
      <w:sdt>
        <w:sdtPr>
          <w:id w:val="1741599421"/>
          <w:citation/>
        </w:sdtPr>
        <w:sdtEndPr/>
        <w:sdtContent>
          <w:r w:rsidR="00ED4111">
            <w:fldChar w:fldCharType="begin"/>
          </w:r>
          <w:r w:rsidR="00ED4111">
            <w:instrText xml:space="preserve">CITATION Ibá06 \p 23 \l 13322 </w:instrText>
          </w:r>
          <w:r w:rsidR="00ED4111">
            <w:fldChar w:fldCharType="separate"/>
          </w:r>
          <w:r w:rsidR="00ED4111">
            <w:rPr>
              <w:noProof/>
            </w:rPr>
            <w:t>(Ibáñez, 2006, pág. 23)</w:t>
          </w:r>
          <w:r w:rsidR="00ED4111">
            <w:fldChar w:fldCharType="end"/>
          </w:r>
        </w:sdtContent>
      </w:sdt>
      <w:r w:rsidR="00ED4111">
        <w:t xml:space="preserve">. </w:t>
      </w:r>
      <w:r w:rsidR="002A4F22">
        <w:t xml:space="preserve">La forma en la que estos datos pueden ser </w:t>
      </w:r>
      <w:r w:rsidR="00EC5486">
        <w:t>obtenidos son</w:t>
      </w:r>
      <w:r w:rsidR="006D3838">
        <w:t xml:space="preserve"> cuestionarios, autobiografías, testimonios orales y gr</w:t>
      </w:r>
      <w:r w:rsidR="00AE0B9C">
        <w:t>upos de discusión, por dar algunos ejemplos.</w:t>
      </w:r>
    </w:p>
    <w:p w14:paraId="7A2F71F5" w14:textId="22E52228" w:rsidR="006A64FE" w:rsidRDefault="00D34706" w:rsidP="00430DE9">
      <w:pPr>
        <w:jc w:val="both"/>
      </w:pPr>
      <w:r>
        <w:t xml:space="preserve">El enfoque dialéctico será el que más se distanciará de los dos anteriores métodos, ya que </w:t>
      </w:r>
      <w:r w:rsidR="002E17F9">
        <w:t xml:space="preserve">este implicará directamente la </w:t>
      </w:r>
      <w:r w:rsidR="00835885">
        <w:t>praxis de la</w:t>
      </w:r>
      <w:r w:rsidR="009D577A">
        <w:t>s ciencias sociales,</w:t>
      </w:r>
      <w:r w:rsidR="00643D73">
        <w:t xml:space="preserve"> donde</w:t>
      </w:r>
      <w:r w:rsidR="009D577A">
        <w:t xml:space="preserve"> </w:t>
      </w:r>
      <w:r w:rsidR="003F3C16">
        <w:t>se dispondrá el cuerpo del investigador como instrumento, como participante y como observador</w:t>
      </w:r>
      <w:r w:rsidR="0001420D">
        <w:t xml:space="preserve">; es “un proceso de producción de conocimiento desde el propio actor (investigándose) y para sí” </w:t>
      </w:r>
      <w:sdt>
        <w:sdtPr>
          <w:id w:val="-1700548962"/>
          <w:citation/>
        </w:sdtPr>
        <w:sdtEndPr/>
        <w:sdtContent>
          <w:r w:rsidR="0001420D">
            <w:fldChar w:fldCharType="begin"/>
          </w:r>
          <w:r w:rsidR="0001420D">
            <w:instrText xml:space="preserve">CITATION Ibá06 \p 25 \l 13322 </w:instrText>
          </w:r>
          <w:r w:rsidR="0001420D">
            <w:fldChar w:fldCharType="separate"/>
          </w:r>
          <w:r w:rsidR="0001420D">
            <w:rPr>
              <w:noProof/>
            </w:rPr>
            <w:t>(Ibáñez, 2006, pág. 25)</w:t>
          </w:r>
          <w:r w:rsidR="0001420D">
            <w:fldChar w:fldCharType="end"/>
          </w:r>
        </w:sdtContent>
      </w:sdt>
      <w:r w:rsidR="00154619">
        <w:t>.</w:t>
      </w:r>
    </w:p>
    <w:p w14:paraId="4B5C2CAD" w14:textId="22FF7219" w:rsidR="00154619" w:rsidRPr="00267E52" w:rsidRDefault="00154619" w:rsidP="00430DE9">
      <w:pPr>
        <w:jc w:val="both"/>
      </w:pPr>
      <w:r>
        <w:t xml:space="preserve">Finalmente, </w:t>
      </w:r>
      <w:r w:rsidR="00570660">
        <w:t xml:space="preserve">Jesús Ibáñez hace una suerte de crítica a los cientistas sociales </w:t>
      </w:r>
      <w:r w:rsidR="005B6BAF">
        <w:t xml:space="preserve">que </w:t>
      </w:r>
      <w:r w:rsidR="00F37570">
        <w:t>se especi</w:t>
      </w:r>
      <w:r w:rsidR="006861A1">
        <w:t>alizan</w:t>
      </w:r>
      <w:r w:rsidR="00F37570">
        <w:t xml:space="preserve"> en uno de los métodos anteriormente expuestos</w:t>
      </w:r>
      <w:r w:rsidR="003D7155">
        <w:t xml:space="preserve">, y no se </w:t>
      </w:r>
      <w:r w:rsidR="00912677">
        <w:t xml:space="preserve">dan </w:t>
      </w:r>
      <w:r w:rsidR="003D7155">
        <w:t xml:space="preserve">la posibilidad de </w:t>
      </w:r>
      <w:r w:rsidR="003730C8">
        <w:t xml:space="preserve">utilizar otro distinto. </w:t>
      </w:r>
      <w:r w:rsidR="00A0148D">
        <w:t xml:space="preserve">Por tanto, hace un llamado a que </w:t>
      </w:r>
      <w:r w:rsidR="00B562DA">
        <w:t xml:space="preserve">los investigadores se </w:t>
      </w:r>
      <w:r w:rsidR="00912677">
        <w:t xml:space="preserve">abran </w:t>
      </w:r>
      <w:r w:rsidR="007258ED">
        <w:t xml:space="preserve">a la </w:t>
      </w:r>
      <w:r w:rsidR="007258ED">
        <w:lastRenderedPageBreak/>
        <w:t>multiplicidad de métodos, para no quedarse en los</w:t>
      </w:r>
      <w:r w:rsidR="008214FB">
        <w:t xml:space="preserve"> mismos parámetros de siempre, y poder por fin visualizar -lo que él llama- los puntos ciegos de sus in</w:t>
      </w:r>
      <w:r w:rsidR="00F76C2B">
        <w:t>vestigaciones.</w:t>
      </w:r>
    </w:p>
    <w:p w14:paraId="13271F47" w14:textId="0D20ED32" w:rsidR="00CE18CA" w:rsidRPr="00CE18CA" w:rsidRDefault="00CE18CA" w:rsidP="00430DE9">
      <w:pPr>
        <w:spacing w:after="0"/>
        <w:jc w:val="both"/>
        <w:rPr>
          <w:rFonts w:cs="Times New Roman"/>
          <w:b/>
          <w:bCs/>
          <w:szCs w:val="24"/>
        </w:rPr>
      </w:pPr>
      <w:r w:rsidRPr="00CE18CA">
        <w:rPr>
          <w:rFonts w:cs="Times New Roman"/>
          <w:b/>
          <w:bCs/>
          <w:szCs w:val="24"/>
        </w:rPr>
        <w:t>Comentario</w:t>
      </w:r>
    </w:p>
    <w:p w14:paraId="433850EF" w14:textId="57160669" w:rsidR="00CE18CA" w:rsidRDefault="00CE18CA" w:rsidP="00430DE9">
      <w:pPr>
        <w:jc w:val="both"/>
        <w:rPr>
          <w:rFonts w:cs="Times New Roman"/>
          <w:szCs w:val="24"/>
        </w:rPr>
      </w:pPr>
      <w:r w:rsidRPr="00CE18CA">
        <w:rPr>
          <w:rFonts w:cs="Times New Roman"/>
          <w:i/>
          <w:iCs/>
          <w:szCs w:val="24"/>
        </w:rPr>
        <w:t>¿Cuáles son las diferencias principales entre los tres métodos propuestos por el autor?</w:t>
      </w:r>
    </w:p>
    <w:p w14:paraId="70B8CFF8" w14:textId="4D45FA58" w:rsidR="00AB6A00" w:rsidRDefault="004827CD" w:rsidP="00430DE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E</w:t>
      </w:r>
      <w:r w:rsidR="0066426D">
        <w:rPr>
          <w:rFonts w:cs="Times New Roman"/>
          <w:szCs w:val="24"/>
        </w:rPr>
        <w:t xml:space="preserve">n uno de los apartados, </w:t>
      </w:r>
      <w:r w:rsidR="00E418EF">
        <w:rPr>
          <w:rFonts w:cs="Times New Roman"/>
          <w:szCs w:val="24"/>
        </w:rPr>
        <w:t>se</w:t>
      </w:r>
      <w:r w:rsidR="0066426D">
        <w:rPr>
          <w:rFonts w:cs="Times New Roman"/>
          <w:szCs w:val="24"/>
        </w:rPr>
        <w:t xml:space="preserve"> hace</w:t>
      </w:r>
      <w:r w:rsidR="00E418EF">
        <w:rPr>
          <w:rFonts w:cs="Times New Roman"/>
          <w:szCs w:val="24"/>
        </w:rPr>
        <w:t>n</w:t>
      </w:r>
      <w:r w:rsidR="0066426D">
        <w:rPr>
          <w:rFonts w:cs="Times New Roman"/>
          <w:szCs w:val="24"/>
        </w:rPr>
        <w:t xml:space="preserve"> explícita</w:t>
      </w:r>
      <w:r w:rsidR="00E418EF">
        <w:rPr>
          <w:rFonts w:cs="Times New Roman"/>
          <w:szCs w:val="24"/>
        </w:rPr>
        <w:t>s</w:t>
      </w:r>
      <w:r w:rsidR="0066426D">
        <w:rPr>
          <w:rFonts w:cs="Times New Roman"/>
          <w:szCs w:val="24"/>
        </w:rPr>
        <w:t xml:space="preserve"> las diferencias entre los métodos</w:t>
      </w:r>
      <w:r w:rsidR="00181477">
        <w:rPr>
          <w:rFonts w:cs="Times New Roman"/>
          <w:szCs w:val="24"/>
        </w:rPr>
        <w:t xml:space="preserve">, </w:t>
      </w:r>
      <w:r w:rsidR="00E94D0E">
        <w:rPr>
          <w:rFonts w:cs="Times New Roman"/>
          <w:szCs w:val="24"/>
        </w:rPr>
        <w:t>señalándose</w:t>
      </w:r>
      <w:r w:rsidR="0054535D">
        <w:rPr>
          <w:rFonts w:cs="Times New Roman"/>
          <w:szCs w:val="24"/>
        </w:rPr>
        <w:t xml:space="preserve"> </w:t>
      </w:r>
      <w:r w:rsidR="00181477">
        <w:rPr>
          <w:rFonts w:cs="Times New Roman"/>
          <w:szCs w:val="24"/>
        </w:rPr>
        <w:t xml:space="preserve">que si bien en un primer momento se podrían </w:t>
      </w:r>
      <w:r w:rsidR="004A62DE">
        <w:rPr>
          <w:rFonts w:cs="Times New Roman"/>
          <w:szCs w:val="24"/>
        </w:rPr>
        <w:t>dar el caso que se combinen, y que se</w:t>
      </w:r>
      <w:r w:rsidR="00E94D0E">
        <w:rPr>
          <w:rFonts w:cs="Times New Roman"/>
          <w:szCs w:val="24"/>
        </w:rPr>
        <w:t xml:space="preserve"> llegasen a entender</w:t>
      </w:r>
      <w:r w:rsidR="004A62DE">
        <w:rPr>
          <w:rFonts w:cs="Times New Roman"/>
          <w:szCs w:val="24"/>
        </w:rPr>
        <w:t xml:space="preserve"> de forma similar, Ibáñez (</w:t>
      </w:r>
      <w:r w:rsidR="00232491">
        <w:rPr>
          <w:rFonts w:cs="Times New Roman"/>
          <w:szCs w:val="24"/>
        </w:rPr>
        <w:t>2006)</w:t>
      </w:r>
      <w:r w:rsidR="0054535D">
        <w:rPr>
          <w:rFonts w:cs="Times New Roman"/>
          <w:szCs w:val="24"/>
        </w:rPr>
        <w:t xml:space="preserve"> </w:t>
      </w:r>
      <w:r w:rsidR="00EE23AF">
        <w:rPr>
          <w:rFonts w:cs="Times New Roman"/>
          <w:szCs w:val="24"/>
        </w:rPr>
        <w:t>presentará</w:t>
      </w:r>
      <w:r w:rsidR="00D50D3E">
        <w:rPr>
          <w:rFonts w:cs="Times New Roman"/>
          <w:szCs w:val="24"/>
        </w:rPr>
        <w:t xml:space="preserve"> que realmente no es así. </w:t>
      </w:r>
      <w:r w:rsidR="00E418EF">
        <w:rPr>
          <w:rFonts w:cs="Times New Roman"/>
          <w:szCs w:val="24"/>
        </w:rPr>
        <w:t xml:space="preserve">En este sentido, </w:t>
      </w:r>
      <w:r w:rsidR="00EE23AF">
        <w:rPr>
          <w:rFonts w:cs="Times New Roman"/>
          <w:szCs w:val="24"/>
        </w:rPr>
        <w:t xml:space="preserve">el autor </w:t>
      </w:r>
      <w:r w:rsidR="00B44F89">
        <w:rPr>
          <w:rFonts w:cs="Times New Roman"/>
          <w:szCs w:val="24"/>
        </w:rPr>
        <w:t>centrará las diferencias en tres aspectos: la muestra que se utiliza</w:t>
      </w:r>
      <w:r w:rsidR="00B33D65">
        <w:rPr>
          <w:rFonts w:cs="Times New Roman"/>
          <w:szCs w:val="24"/>
        </w:rPr>
        <w:t>rá</w:t>
      </w:r>
      <w:r w:rsidR="00B44F89">
        <w:rPr>
          <w:rFonts w:cs="Times New Roman"/>
          <w:szCs w:val="24"/>
        </w:rPr>
        <w:t xml:space="preserve">, </w:t>
      </w:r>
      <w:r w:rsidR="00F91F81">
        <w:rPr>
          <w:rFonts w:cs="Times New Roman"/>
          <w:szCs w:val="24"/>
        </w:rPr>
        <w:t>el instrumento con el que se extraerán los datos, y el posterior análisis</w:t>
      </w:r>
      <w:r w:rsidR="00D05738">
        <w:rPr>
          <w:rFonts w:cs="Times New Roman"/>
          <w:szCs w:val="24"/>
        </w:rPr>
        <w:t xml:space="preserve"> de la información obtenida</w:t>
      </w:r>
      <w:r w:rsidR="00F91F81">
        <w:rPr>
          <w:rFonts w:cs="Times New Roman"/>
          <w:szCs w:val="24"/>
        </w:rPr>
        <w:t>.</w:t>
      </w:r>
      <w:r w:rsidR="00D05738">
        <w:rPr>
          <w:rFonts w:cs="Times New Roman"/>
          <w:szCs w:val="24"/>
        </w:rPr>
        <w:t xml:space="preserve"> </w:t>
      </w:r>
    </w:p>
    <w:p w14:paraId="10A1D4EB" w14:textId="118A415D" w:rsidR="008778BA" w:rsidRDefault="003F3B7B" w:rsidP="00430DE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Para el primer aspecto</w:t>
      </w:r>
      <w:r w:rsidR="00F7206E">
        <w:rPr>
          <w:rFonts w:cs="Times New Roman"/>
          <w:szCs w:val="24"/>
        </w:rPr>
        <w:t>;</w:t>
      </w:r>
      <w:r w:rsidR="004B2C03">
        <w:rPr>
          <w:rFonts w:cs="Times New Roman"/>
          <w:szCs w:val="24"/>
        </w:rPr>
        <w:t xml:space="preserve"> la muestra: en el método cuantitativo</w:t>
      </w:r>
      <w:r w:rsidR="00611B15">
        <w:rPr>
          <w:rFonts w:cs="Times New Roman"/>
          <w:szCs w:val="24"/>
        </w:rPr>
        <w:t xml:space="preserve"> los sujetos </w:t>
      </w:r>
      <w:r w:rsidR="00B20900">
        <w:rPr>
          <w:rFonts w:cs="Times New Roman"/>
          <w:szCs w:val="24"/>
        </w:rPr>
        <w:t xml:space="preserve">de los que se </w:t>
      </w:r>
      <w:r w:rsidR="008948F0">
        <w:rPr>
          <w:rFonts w:cs="Times New Roman"/>
          <w:szCs w:val="24"/>
        </w:rPr>
        <w:t xml:space="preserve">obtendrán los antecedentes, serán </w:t>
      </w:r>
      <w:r w:rsidR="00D6759B">
        <w:rPr>
          <w:rFonts w:cs="Times New Roman"/>
          <w:szCs w:val="24"/>
        </w:rPr>
        <w:t xml:space="preserve">dispuestos en forma de números, </w:t>
      </w:r>
      <w:r w:rsidR="00400DB7">
        <w:rPr>
          <w:rFonts w:cs="Times New Roman"/>
          <w:szCs w:val="24"/>
        </w:rPr>
        <w:t xml:space="preserve">no tanto como sujetos subjetivo, sino como datos aritméticos, posibles de medir. En cambio en el método </w:t>
      </w:r>
      <w:r w:rsidR="007C7EE7">
        <w:rPr>
          <w:rFonts w:cs="Times New Roman"/>
          <w:szCs w:val="24"/>
        </w:rPr>
        <w:t>cualitativo, la subjetividad de los sujetos será lo relevante para la investigación</w:t>
      </w:r>
      <w:r w:rsidR="00B160B6">
        <w:rPr>
          <w:rFonts w:cs="Times New Roman"/>
          <w:szCs w:val="24"/>
        </w:rPr>
        <w:t xml:space="preserve">. Y muy por el contrario está el enfoque </w:t>
      </w:r>
      <w:r w:rsidR="00577F5D">
        <w:rPr>
          <w:rFonts w:cs="Times New Roman"/>
          <w:szCs w:val="24"/>
        </w:rPr>
        <w:t>dialéctico, el cual el observador se incluirá dentro</w:t>
      </w:r>
      <w:r w:rsidR="001A3726">
        <w:rPr>
          <w:rFonts w:cs="Times New Roman"/>
          <w:szCs w:val="24"/>
        </w:rPr>
        <w:t xml:space="preserve"> de la misma</w:t>
      </w:r>
      <w:r w:rsidR="00D83655">
        <w:rPr>
          <w:rFonts w:cs="Times New Roman"/>
          <w:szCs w:val="24"/>
        </w:rPr>
        <w:t xml:space="preserve"> praxis metodológica, y por tanto, en la muestra.</w:t>
      </w:r>
    </w:p>
    <w:p w14:paraId="290552F4" w14:textId="74CDA1E7" w:rsidR="00C80A08" w:rsidRDefault="00C91324" w:rsidP="00430DE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Las diferencias </w:t>
      </w:r>
      <w:r w:rsidR="008C7387">
        <w:rPr>
          <w:rFonts w:cs="Times New Roman"/>
          <w:szCs w:val="24"/>
        </w:rPr>
        <w:t>del</w:t>
      </w:r>
      <w:r>
        <w:rPr>
          <w:rFonts w:cs="Times New Roman"/>
          <w:szCs w:val="24"/>
        </w:rPr>
        <w:t xml:space="preserve"> segundo</w:t>
      </w:r>
      <w:r w:rsidR="00955782">
        <w:rPr>
          <w:rFonts w:cs="Times New Roman"/>
          <w:szCs w:val="24"/>
        </w:rPr>
        <w:t xml:space="preserve"> y tercer</w:t>
      </w:r>
      <w:r>
        <w:rPr>
          <w:rFonts w:cs="Times New Roman"/>
          <w:szCs w:val="24"/>
        </w:rPr>
        <w:t xml:space="preserve"> aspecto estará</w:t>
      </w:r>
      <w:r w:rsidR="008C7387">
        <w:rPr>
          <w:rFonts w:cs="Times New Roman"/>
          <w:szCs w:val="24"/>
        </w:rPr>
        <w:t xml:space="preserve">n </w:t>
      </w:r>
      <w:r w:rsidR="007022CB">
        <w:rPr>
          <w:rFonts w:cs="Times New Roman"/>
          <w:szCs w:val="24"/>
        </w:rPr>
        <w:t xml:space="preserve">bastante </w:t>
      </w:r>
      <w:r w:rsidR="008C7387">
        <w:rPr>
          <w:rFonts w:cs="Times New Roman"/>
          <w:szCs w:val="24"/>
        </w:rPr>
        <w:t xml:space="preserve">ligadas al </w:t>
      </w:r>
      <w:r w:rsidR="00955782">
        <w:rPr>
          <w:rFonts w:cs="Times New Roman"/>
          <w:szCs w:val="24"/>
        </w:rPr>
        <w:t>primero</w:t>
      </w:r>
      <w:r w:rsidR="007022CB">
        <w:rPr>
          <w:rFonts w:cs="Times New Roman"/>
          <w:szCs w:val="24"/>
        </w:rPr>
        <w:t xml:space="preserve">, pues la forma en la que trabajarán para </w:t>
      </w:r>
      <w:r w:rsidR="005D4088">
        <w:rPr>
          <w:rFonts w:cs="Times New Roman"/>
          <w:szCs w:val="24"/>
        </w:rPr>
        <w:t>recopilar</w:t>
      </w:r>
      <w:r w:rsidR="00B77B5A">
        <w:rPr>
          <w:rFonts w:cs="Times New Roman"/>
          <w:szCs w:val="24"/>
        </w:rPr>
        <w:t xml:space="preserve"> y estudi</w:t>
      </w:r>
      <w:r w:rsidR="00FD3018">
        <w:rPr>
          <w:rFonts w:cs="Times New Roman"/>
          <w:szCs w:val="24"/>
        </w:rPr>
        <w:t>ar</w:t>
      </w:r>
      <w:r w:rsidR="005D4088">
        <w:rPr>
          <w:rFonts w:cs="Times New Roman"/>
          <w:szCs w:val="24"/>
        </w:rPr>
        <w:t xml:space="preserve"> la información dependerá en cómo se relacionan con los sujetos a estudiar</w:t>
      </w:r>
      <w:r w:rsidR="002F6B72">
        <w:rPr>
          <w:rFonts w:cs="Times New Roman"/>
          <w:szCs w:val="24"/>
        </w:rPr>
        <w:t>;</w:t>
      </w:r>
      <w:r w:rsidR="005D4088">
        <w:rPr>
          <w:rFonts w:cs="Times New Roman"/>
          <w:szCs w:val="24"/>
        </w:rPr>
        <w:t xml:space="preserve"> </w:t>
      </w:r>
      <w:r w:rsidR="00C82A3B">
        <w:rPr>
          <w:rFonts w:cs="Times New Roman"/>
          <w:szCs w:val="24"/>
        </w:rPr>
        <w:t>mientras que</w:t>
      </w:r>
      <w:r w:rsidR="00A90B4F">
        <w:rPr>
          <w:rFonts w:cs="Times New Roman"/>
          <w:szCs w:val="24"/>
        </w:rPr>
        <w:t xml:space="preserve"> en</w:t>
      </w:r>
      <w:r w:rsidR="00C82A3B">
        <w:rPr>
          <w:rFonts w:cs="Times New Roman"/>
          <w:szCs w:val="24"/>
        </w:rPr>
        <w:t xml:space="preserve"> </w:t>
      </w:r>
      <w:r w:rsidR="00C33510">
        <w:rPr>
          <w:rFonts w:cs="Times New Roman"/>
          <w:szCs w:val="24"/>
        </w:rPr>
        <w:t xml:space="preserve">el primer método tiene menor </w:t>
      </w:r>
      <w:r w:rsidR="00641C2C">
        <w:rPr>
          <w:rFonts w:cs="Times New Roman"/>
          <w:szCs w:val="24"/>
        </w:rPr>
        <w:t>interacción con los sujetos</w:t>
      </w:r>
      <w:r w:rsidR="002F6B72">
        <w:rPr>
          <w:rFonts w:cs="Times New Roman"/>
          <w:szCs w:val="24"/>
        </w:rPr>
        <w:t>: instrumentos más distantes</w:t>
      </w:r>
      <w:r w:rsidR="00D60833">
        <w:rPr>
          <w:rFonts w:cs="Times New Roman"/>
          <w:szCs w:val="24"/>
        </w:rPr>
        <w:t xml:space="preserve">, como </w:t>
      </w:r>
      <w:r w:rsidR="00A90B4F">
        <w:rPr>
          <w:rFonts w:cs="Times New Roman"/>
          <w:szCs w:val="24"/>
        </w:rPr>
        <w:t>la encuesta cuantitativa</w:t>
      </w:r>
      <w:r w:rsidR="002F6B72">
        <w:rPr>
          <w:rFonts w:cs="Times New Roman"/>
          <w:szCs w:val="24"/>
        </w:rPr>
        <w:t>;</w:t>
      </w:r>
      <w:r w:rsidR="00C80A08">
        <w:rPr>
          <w:rFonts w:cs="Times New Roman"/>
          <w:szCs w:val="24"/>
        </w:rPr>
        <w:t xml:space="preserve"> </w:t>
      </w:r>
      <w:r w:rsidR="00A90B4F">
        <w:rPr>
          <w:rFonts w:cs="Times New Roman"/>
          <w:szCs w:val="24"/>
        </w:rPr>
        <w:t xml:space="preserve">en </w:t>
      </w:r>
      <w:r w:rsidR="00EF4B13">
        <w:rPr>
          <w:rFonts w:cs="Times New Roman"/>
          <w:szCs w:val="24"/>
        </w:rPr>
        <w:t xml:space="preserve">el segundo existe un poco más de </w:t>
      </w:r>
      <w:r w:rsidR="00253850">
        <w:rPr>
          <w:rFonts w:cs="Times New Roman"/>
          <w:szCs w:val="24"/>
        </w:rPr>
        <w:t>interrelación</w:t>
      </w:r>
      <w:r w:rsidR="00C8097C">
        <w:rPr>
          <w:rFonts w:cs="Times New Roman"/>
          <w:szCs w:val="24"/>
        </w:rPr>
        <w:t xml:space="preserve"> entre observador-observado</w:t>
      </w:r>
      <w:r w:rsidR="002F6B72">
        <w:rPr>
          <w:rFonts w:cs="Times New Roman"/>
          <w:szCs w:val="24"/>
        </w:rPr>
        <w:t xml:space="preserve">: </w:t>
      </w:r>
      <w:r w:rsidR="00D60833">
        <w:rPr>
          <w:rFonts w:cs="Times New Roman"/>
          <w:szCs w:val="24"/>
        </w:rPr>
        <w:t>cuestionarios personalizados</w:t>
      </w:r>
      <w:r w:rsidR="005E150B">
        <w:rPr>
          <w:rFonts w:cs="Times New Roman"/>
          <w:szCs w:val="24"/>
        </w:rPr>
        <w:t>,</w:t>
      </w:r>
      <w:r w:rsidR="00D60833">
        <w:rPr>
          <w:rFonts w:cs="Times New Roman"/>
          <w:szCs w:val="24"/>
        </w:rPr>
        <w:t xml:space="preserve"> por ejemplo;</w:t>
      </w:r>
      <w:r w:rsidR="00C8097C">
        <w:rPr>
          <w:rFonts w:cs="Times New Roman"/>
          <w:szCs w:val="24"/>
        </w:rPr>
        <w:t xml:space="preserve"> y ya para el tercero el investigador está inmerso en la cuestión a estudiar</w:t>
      </w:r>
      <w:r w:rsidR="00D60833">
        <w:rPr>
          <w:rFonts w:cs="Times New Roman"/>
          <w:szCs w:val="24"/>
        </w:rPr>
        <w:t>: por tanto su cuerpo</w:t>
      </w:r>
      <w:r w:rsidR="005E150B">
        <w:rPr>
          <w:rFonts w:cs="Times New Roman"/>
          <w:szCs w:val="24"/>
        </w:rPr>
        <w:t xml:space="preserve"> </w:t>
      </w:r>
      <w:r w:rsidR="00D60833">
        <w:rPr>
          <w:rFonts w:cs="Times New Roman"/>
          <w:szCs w:val="24"/>
        </w:rPr>
        <w:t xml:space="preserve">será </w:t>
      </w:r>
      <w:r w:rsidR="005E150B">
        <w:rPr>
          <w:rFonts w:cs="Times New Roman"/>
          <w:szCs w:val="24"/>
        </w:rPr>
        <w:t>“</w:t>
      </w:r>
      <w:r w:rsidR="00D60833">
        <w:rPr>
          <w:rFonts w:cs="Times New Roman"/>
          <w:szCs w:val="24"/>
        </w:rPr>
        <w:t>el instrumento</w:t>
      </w:r>
      <w:r w:rsidR="005E150B">
        <w:rPr>
          <w:rFonts w:cs="Times New Roman"/>
          <w:szCs w:val="24"/>
        </w:rPr>
        <w:t>”</w:t>
      </w:r>
      <w:r w:rsidR="00A95D9D">
        <w:rPr>
          <w:rFonts w:cs="Times New Roman"/>
          <w:szCs w:val="24"/>
        </w:rPr>
        <w:t>.</w:t>
      </w:r>
    </w:p>
    <w:p w14:paraId="0300D8AB" w14:textId="58788B05" w:rsidR="00CE18CA" w:rsidRDefault="00FD3018" w:rsidP="00430DE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En todo caso, </w:t>
      </w:r>
      <w:r w:rsidR="001F722A">
        <w:rPr>
          <w:rFonts w:cs="Times New Roman"/>
          <w:szCs w:val="24"/>
        </w:rPr>
        <w:t xml:space="preserve">Ibáñez </w:t>
      </w:r>
      <w:r w:rsidR="004D39D9">
        <w:rPr>
          <w:rFonts w:cs="Times New Roman"/>
          <w:szCs w:val="24"/>
        </w:rPr>
        <w:t xml:space="preserve">(2006) llegará a una </w:t>
      </w:r>
      <w:r w:rsidR="001F722A">
        <w:rPr>
          <w:rFonts w:cs="Times New Roman"/>
          <w:szCs w:val="24"/>
        </w:rPr>
        <w:t>síntesis, concluyendo que la abstracción</w:t>
      </w:r>
      <w:r w:rsidR="00F10BCC">
        <w:rPr>
          <w:rFonts w:cs="Times New Roman"/>
          <w:szCs w:val="24"/>
        </w:rPr>
        <w:t xml:space="preserve"> y la concreción serán la</w:t>
      </w:r>
      <w:r w:rsidR="006658DD">
        <w:rPr>
          <w:rFonts w:cs="Times New Roman"/>
          <w:szCs w:val="24"/>
        </w:rPr>
        <w:t xml:space="preserve">s diferencias cimentales entre los métodos, </w:t>
      </w:r>
      <w:r w:rsidR="00151256">
        <w:rPr>
          <w:rFonts w:cs="Times New Roman"/>
          <w:szCs w:val="24"/>
        </w:rPr>
        <w:t xml:space="preserve">pues </w:t>
      </w:r>
      <w:r w:rsidR="001B3794">
        <w:rPr>
          <w:rFonts w:cs="Times New Roman"/>
          <w:szCs w:val="24"/>
        </w:rPr>
        <w:t>en tanto uno reduce al máximo</w:t>
      </w:r>
      <w:r w:rsidR="00056A55">
        <w:rPr>
          <w:rFonts w:cs="Times New Roman"/>
          <w:szCs w:val="24"/>
        </w:rPr>
        <w:t xml:space="preserve"> la subjetividad social, el segundo </w:t>
      </w:r>
      <w:r w:rsidR="001377FE">
        <w:rPr>
          <w:rFonts w:cs="Times New Roman"/>
          <w:szCs w:val="24"/>
        </w:rPr>
        <w:t>utilizará esta misma variable a su favor hasta llevar</w:t>
      </w:r>
      <w:r w:rsidR="005971B8">
        <w:rPr>
          <w:rFonts w:cs="Times New Roman"/>
          <w:szCs w:val="24"/>
        </w:rPr>
        <w:t xml:space="preserve"> la llamada saturación, y </w:t>
      </w:r>
      <w:r w:rsidR="003E018B">
        <w:rPr>
          <w:rFonts w:cs="Times New Roman"/>
          <w:szCs w:val="24"/>
        </w:rPr>
        <w:t xml:space="preserve">para el tercero “todo el contexto </w:t>
      </w:r>
      <w:r w:rsidR="00F40D3A">
        <w:rPr>
          <w:rFonts w:cs="Times New Roman"/>
          <w:szCs w:val="24"/>
        </w:rPr>
        <w:t xml:space="preserve">queda integrado en el análisis” </w:t>
      </w:r>
      <w:sdt>
        <w:sdtPr>
          <w:rPr>
            <w:rFonts w:cs="Times New Roman"/>
            <w:szCs w:val="24"/>
          </w:rPr>
          <w:id w:val="215472418"/>
          <w:citation/>
        </w:sdtPr>
        <w:sdtEndPr/>
        <w:sdtContent>
          <w:r w:rsidR="00F40D3A">
            <w:rPr>
              <w:rFonts w:cs="Times New Roman"/>
              <w:szCs w:val="24"/>
            </w:rPr>
            <w:fldChar w:fldCharType="begin"/>
          </w:r>
          <w:r w:rsidR="00F40D3A">
            <w:rPr>
              <w:rFonts w:cs="Times New Roman"/>
              <w:szCs w:val="24"/>
            </w:rPr>
            <w:instrText xml:space="preserve">CITATION Ibá06 \p 14 \l 13322 </w:instrText>
          </w:r>
          <w:r w:rsidR="00F40D3A">
            <w:rPr>
              <w:rFonts w:cs="Times New Roman"/>
              <w:szCs w:val="24"/>
            </w:rPr>
            <w:fldChar w:fldCharType="separate"/>
          </w:r>
          <w:r w:rsidR="00F40D3A" w:rsidRPr="00F40D3A">
            <w:rPr>
              <w:rFonts w:cs="Times New Roman"/>
              <w:noProof/>
              <w:szCs w:val="24"/>
            </w:rPr>
            <w:t>(Ibáñez, 2006, pág. 14)</w:t>
          </w:r>
          <w:r w:rsidR="00F40D3A">
            <w:rPr>
              <w:rFonts w:cs="Times New Roman"/>
              <w:szCs w:val="24"/>
            </w:rPr>
            <w:fldChar w:fldCharType="end"/>
          </w:r>
        </w:sdtContent>
      </w:sdt>
      <w:r w:rsidR="00FA7762">
        <w:rPr>
          <w:rFonts w:cs="Times New Roman"/>
          <w:szCs w:val="24"/>
        </w:rPr>
        <w:t xml:space="preserve"> intentando minimizar </w:t>
      </w:r>
      <w:r w:rsidR="006E5848">
        <w:rPr>
          <w:rFonts w:cs="Times New Roman"/>
          <w:szCs w:val="24"/>
        </w:rPr>
        <w:t>lo más posible la abstracción.</w:t>
      </w:r>
    </w:p>
    <w:p w14:paraId="237A283E" w14:textId="06EC10C8" w:rsidR="00B86E61" w:rsidRDefault="00B86E61" w:rsidP="00430DE9">
      <w:pPr>
        <w:jc w:val="both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>Citas</w:t>
      </w:r>
    </w:p>
    <w:p w14:paraId="294C8B32" w14:textId="368AECAB" w:rsidR="00B86E61" w:rsidRPr="00042C49" w:rsidRDefault="005E122B" w:rsidP="00430DE9">
      <w:pPr>
        <w:pStyle w:val="Prrafodelista"/>
        <w:numPr>
          <w:ilvl w:val="0"/>
          <w:numId w:val="1"/>
        </w:numPr>
        <w:jc w:val="both"/>
        <w:rPr>
          <w:rFonts w:cs="Times New Roman"/>
          <w:i/>
          <w:iCs/>
          <w:szCs w:val="24"/>
        </w:rPr>
      </w:pPr>
      <w:r w:rsidRPr="00042C49">
        <w:rPr>
          <w:rFonts w:cs="Times New Roman"/>
          <w:b/>
          <w:bCs/>
          <w:i/>
          <w:iCs/>
          <w:szCs w:val="24"/>
        </w:rPr>
        <w:t>Saber cuantitativo</w:t>
      </w:r>
    </w:p>
    <w:p w14:paraId="0AA631B1" w14:textId="38C4B74C" w:rsidR="005E122B" w:rsidRDefault="00042C49" w:rsidP="00430DE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“Variabilizar </w:t>
      </w:r>
      <w:r w:rsidR="00F06FA3">
        <w:rPr>
          <w:rFonts w:cs="Times New Roman"/>
          <w:szCs w:val="24"/>
        </w:rPr>
        <w:t>es (…) construir una representación de la realidad a través de tablas de valores, que conocen cada vez de un “ámbito” de la realidad específico (…)</w:t>
      </w:r>
      <w:r w:rsidR="00D67BDB">
        <w:rPr>
          <w:rFonts w:cs="Times New Roman"/>
          <w:szCs w:val="24"/>
        </w:rPr>
        <w:t xml:space="preserve"> y lo hacen como alternativas mutuamente (…)” (pág. 15)</w:t>
      </w:r>
    </w:p>
    <w:p w14:paraId="6DB8AD82" w14:textId="7DCC8EE8" w:rsidR="00D67BDB" w:rsidRPr="002C37E5" w:rsidRDefault="00D67BDB" w:rsidP="00430DE9">
      <w:pPr>
        <w:pStyle w:val="Prrafodelista"/>
        <w:numPr>
          <w:ilvl w:val="0"/>
          <w:numId w:val="1"/>
        </w:numPr>
        <w:jc w:val="both"/>
        <w:rPr>
          <w:rFonts w:cs="Times New Roman"/>
          <w:szCs w:val="24"/>
        </w:rPr>
      </w:pPr>
      <w:r>
        <w:rPr>
          <w:rFonts w:cs="Times New Roman"/>
          <w:b/>
          <w:bCs/>
          <w:i/>
          <w:iCs/>
          <w:szCs w:val="24"/>
        </w:rPr>
        <w:t>Saber cualitativo</w:t>
      </w:r>
    </w:p>
    <w:p w14:paraId="2B9360A1" w14:textId="36549773" w:rsidR="002C37E5" w:rsidRDefault="00FC63E2" w:rsidP="00430DE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“(…) siempre se trata de alcanzar la estructura de la observación del otro</w:t>
      </w:r>
      <w:r w:rsidR="001B20EE">
        <w:rPr>
          <w:rFonts w:cs="Times New Roman"/>
          <w:szCs w:val="24"/>
        </w:rPr>
        <w:t>” (pág. 19)</w:t>
      </w:r>
    </w:p>
    <w:p w14:paraId="6642DAF6" w14:textId="50092E25" w:rsidR="00160AF6" w:rsidRDefault="00160AF6" w:rsidP="00430DE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“Es lo que habitualmente se entiende</w:t>
      </w:r>
      <w:r w:rsidR="00FA723E">
        <w:rPr>
          <w:rFonts w:cs="Times New Roman"/>
          <w:szCs w:val="24"/>
        </w:rPr>
        <w:t xml:space="preserve"> como esta orientación del enfoque cualitativo hacia lo emico hacia lo generativo. La realidad se ordena desde dentro” (pág. 20)</w:t>
      </w:r>
    </w:p>
    <w:p w14:paraId="0B3C234D" w14:textId="29CB2115" w:rsidR="00701835" w:rsidRDefault="00701835" w:rsidP="00430DE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“(…) doble pliegue del sujeto -observa</w:t>
      </w:r>
      <w:r w:rsidR="00D327A1">
        <w:rPr>
          <w:rFonts w:cs="Times New Roman"/>
          <w:szCs w:val="24"/>
        </w:rPr>
        <w:t>, pero lo hace desde sus propias distinciones; se responde a sus propias preguntas; aplica sus propias reglas; habla, pero de su len</w:t>
      </w:r>
      <w:r w:rsidR="00477B62">
        <w:rPr>
          <w:rFonts w:cs="Times New Roman"/>
          <w:szCs w:val="24"/>
        </w:rPr>
        <w:t>gua- es lo que la apertura del instrumento debe resguardar” (pág. 21)</w:t>
      </w:r>
    </w:p>
    <w:p w14:paraId="70C0F6D8" w14:textId="197085B9" w:rsidR="00AA42AA" w:rsidRDefault="00AA42AA" w:rsidP="00430DE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“La apertura del instrumento -a la escucha- es el modo de cubrir la propia complejidad y forma del objeto” (pág. 21)</w:t>
      </w:r>
    </w:p>
    <w:p w14:paraId="0CC6CEEB" w14:textId="7EFCFF93" w:rsidR="00C7150F" w:rsidRDefault="00C7150F" w:rsidP="00430DE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“El texto autobiográfico es una narración construida y centrada en la enunciación y el enunciado en el investigado” (pág. 22)</w:t>
      </w:r>
    </w:p>
    <w:p w14:paraId="3EE6AADB" w14:textId="00E7BCAA" w:rsidR="00002A5D" w:rsidRDefault="00CD6E62" w:rsidP="00430DE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“(…) cabe decirse que el enfoque cualitativo reemplaza a los individuos y las poblaciones, por subjetividad y colectivos o comunidades</w:t>
      </w:r>
      <w:r w:rsidR="00002A5D">
        <w:rPr>
          <w:rFonts w:cs="Times New Roman"/>
          <w:szCs w:val="24"/>
        </w:rPr>
        <w:t>, y variables-valores, por lenguas-hablas” (pág. 24)</w:t>
      </w:r>
    </w:p>
    <w:p w14:paraId="553D85F8" w14:textId="02A81448" w:rsidR="00EB3391" w:rsidRPr="00EB3391" w:rsidRDefault="00EB3391" w:rsidP="00430DE9">
      <w:pPr>
        <w:pStyle w:val="Prrafodelista"/>
        <w:numPr>
          <w:ilvl w:val="0"/>
          <w:numId w:val="1"/>
        </w:numPr>
        <w:jc w:val="both"/>
        <w:rPr>
          <w:rFonts w:cs="Times New Roman"/>
          <w:szCs w:val="24"/>
        </w:rPr>
      </w:pPr>
      <w:r>
        <w:rPr>
          <w:rFonts w:cs="Times New Roman"/>
          <w:b/>
          <w:bCs/>
          <w:i/>
          <w:iCs/>
          <w:szCs w:val="24"/>
        </w:rPr>
        <w:t>Enfoque dialéctico</w:t>
      </w:r>
    </w:p>
    <w:p w14:paraId="051EC2AF" w14:textId="6255FCA1" w:rsidR="00EB3391" w:rsidRDefault="00EB3391" w:rsidP="00430DE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“(…) se constituye un observador en su acción, que sistematiza o analiza sus prácticas para generar nuevas prácticas” (pág. 24)</w:t>
      </w:r>
    </w:p>
    <w:p w14:paraId="17C9A547" w14:textId="1946FFC9" w:rsidR="00AF2115" w:rsidRDefault="00AF2115" w:rsidP="00430DE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“(…) lo compromete (…) lo involucra en una coordinación de acciones y ocupa allí un inestable lugar interno-externo” (pág. 25)</w:t>
      </w:r>
    </w:p>
    <w:p w14:paraId="53CF71F9" w14:textId="76833E0E" w:rsidR="00950060" w:rsidRDefault="00950060" w:rsidP="00430DE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“La investigación constituye parte de su proceso </w:t>
      </w:r>
      <w:r w:rsidR="0018558A">
        <w:rPr>
          <w:rFonts w:cs="Times New Roman"/>
          <w:szCs w:val="24"/>
        </w:rPr>
        <w:t>de acción, como un momento de “reflexión” y aprendizaje de nuevas posibilidades de acción” (pág. 26)</w:t>
      </w:r>
    </w:p>
    <w:p w14:paraId="23F0A6C8" w14:textId="738C32E5" w:rsidR="00D82F47" w:rsidRDefault="00BC0F69" w:rsidP="00430DE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“</w:t>
      </w:r>
      <w:r w:rsidR="0065603C" w:rsidRPr="0065603C">
        <w:rPr>
          <w:rFonts w:cs="Times New Roman"/>
          <w:szCs w:val="24"/>
        </w:rPr>
        <w:t>En la investigación reflexiva, el objeto es autónomo en todos los sentidos del</w:t>
      </w:r>
      <w:r w:rsidR="00685964">
        <w:rPr>
          <w:rFonts w:cs="Times New Roman"/>
          <w:szCs w:val="24"/>
        </w:rPr>
        <w:t xml:space="preserve"> </w:t>
      </w:r>
      <w:r w:rsidR="0065603C" w:rsidRPr="0065603C">
        <w:rPr>
          <w:rFonts w:cs="Times New Roman"/>
          <w:szCs w:val="24"/>
        </w:rPr>
        <w:t>término. La</w:t>
      </w:r>
      <w:r w:rsidR="00685964">
        <w:rPr>
          <w:rFonts w:cs="Times New Roman"/>
          <w:szCs w:val="24"/>
        </w:rPr>
        <w:t xml:space="preserve"> </w:t>
      </w:r>
      <w:r w:rsidR="0065603C" w:rsidRPr="0065603C">
        <w:rPr>
          <w:rFonts w:cs="Times New Roman"/>
          <w:szCs w:val="24"/>
        </w:rPr>
        <w:t>libertad de habla que se juega en los métodos cualitativos, por la</w:t>
      </w:r>
      <w:r w:rsidR="00685964">
        <w:rPr>
          <w:rFonts w:cs="Times New Roman"/>
          <w:szCs w:val="24"/>
        </w:rPr>
        <w:t xml:space="preserve"> </w:t>
      </w:r>
      <w:r w:rsidR="0065603C" w:rsidRPr="0065603C">
        <w:rPr>
          <w:rFonts w:cs="Times New Roman"/>
          <w:szCs w:val="24"/>
        </w:rPr>
        <w:t>constitución de una “escucha”, se transforma en la perspectiva dialéctica en</w:t>
      </w:r>
      <w:r w:rsidR="00685964">
        <w:rPr>
          <w:rFonts w:cs="Times New Roman"/>
          <w:szCs w:val="24"/>
        </w:rPr>
        <w:t xml:space="preserve"> </w:t>
      </w:r>
      <w:r w:rsidR="00685964" w:rsidRPr="00685964">
        <w:rPr>
          <w:rFonts w:cs="Times New Roman"/>
          <w:szCs w:val="24"/>
        </w:rPr>
        <w:t>libertad de acción, entendida como capacidad de gobernar o dirigir la situación</w:t>
      </w:r>
      <w:r>
        <w:rPr>
          <w:rFonts w:cs="Times New Roman"/>
          <w:szCs w:val="24"/>
        </w:rPr>
        <w:t xml:space="preserve"> </w:t>
      </w:r>
      <w:r w:rsidR="00685964" w:rsidRPr="00685964">
        <w:rPr>
          <w:rFonts w:cs="Times New Roman"/>
          <w:szCs w:val="24"/>
        </w:rPr>
        <w:t>investigativa. De hecho, la investigación en este caso “es parte” también de la</w:t>
      </w:r>
      <w:r>
        <w:rPr>
          <w:rFonts w:cs="Times New Roman"/>
          <w:szCs w:val="24"/>
        </w:rPr>
        <w:t xml:space="preserve"> </w:t>
      </w:r>
      <w:r w:rsidR="00685964" w:rsidRPr="00685964">
        <w:rPr>
          <w:rFonts w:cs="Times New Roman"/>
          <w:szCs w:val="24"/>
        </w:rPr>
        <w:t>gestión de la acción, o establece con ella relaciones de coordinación y cooperación</w:t>
      </w:r>
      <w:r>
        <w:rPr>
          <w:rFonts w:cs="Times New Roman"/>
          <w:szCs w:val="24"/>
        </w:rPr>
        <w:t>” (págs. 26-27)</w:t>
      </w:r>
    </w:p>
    <w:p w14:paraId="64896450" w14:textId="202C0B65" w:rsidR="00F66F56" w:rsidRPr="00EB3391" w:rsidRDefault="00F66F56" w:rsidP="00430DE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“Constituyen (…) modalidades de investigación-aprendizaje en el sentido que el investigador organiza un trabajo de “análisis de la práctica” para el aprendizaje de los propios analistas y practicantes” (pág. 27)</w:t>
      </w:r>
    </w:p>
    <w:sectPr w:rsidR="00F66F56" w:rsidRPr="00EB33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07:41:00Z" w:initials="CD">
    <w:p w14:paraId="130510F9" w14:textId="5C258976" w:rsidR="00500313" w:rsidRDefault="00500313">
      <w:pPr>
        <w:pStyle w:val="Textocomentario"/>
      </w:pPr>
      <w:r>
        <w:rPr>
          <w:rStyle w:val="Refdecomentario"/>
        </w:rPr>
        <w:annotationRef/>
      </w:r>
      <w:r>
        <w:t>El texto es de Canales no de Ibañez.</w:t>
      </w:r>
    </w:p>
  </w:comment>
  <w:comment w:id="1" w:author="CLAUDIO DUARTE" w:date="2021-11-10T07:40:00Z" w:initials="CD">
    <w:p w14:paraId="1745F745" w14:textId="51C03DFD" w:rsidR="00500313" w:rsidRDefault="00500313">
      <w:pPr>
        <w:pStyle w:val="Textocomentario"/>
      </w:pPr>
      <w:r>
        <w:rPr>
          <w:rStyle w:val="Refdecomentario"/>
        </w:rPr>
        <w:annotationRef/>
      </w:r>
      <w:r>
        <w:t>Bu</w:t>
      </w:r>
      <w:r>
        <w:t xml:space="preserve">en trabajo. Nota: </w:t>
      </w:r>
      <w:r w:rsidR="00506A2F">
        <w:t>6.6.</w:t>
      </w:r>
    </w:p>
  </w:comment>
  <w:comment w:id="2" w:author="CLAUDIO DUARTE" w:date="2021-11-10T07:42:00Z" w:initials="CD">
    <w:p w14:paraId="5EFDEFCD" w14:textId="7F23D71A" w:rsidR="00536E79" w:rsidRDefault="00536E79">
      <w:pPr>
        <w:pStyle w:val="Textocomentario"/>
      </w:pPr>
      <w:r>
        <w:rPr>
          <w:rStyle w:val="Refdecomentario"/>
        </w:rPr>
        <w:annotationRef/>
      </w:r>
      <w:r>
        <w:t>Error en todo tu texto, revisar y corregir.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30510F9" w15:done="0"/>
  <w15:commentEx w15:paraId="1745F745" w15:done="0"/>
  <w15:commentEx w15:paraId="5EFDEFC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5F616" w16cex:dateUtc="2021-11-10T10:41:00Z"/>
  <w16cex:commentExtensible w16cex:durableId="2535F600" w16cex:dateUtc="2021-11-10T10:40:00Z"/>
  <w16cex:commentExtensible w16cex:durableId="2535F657" w16cex:dateUtc="2021-11-10T10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0510F9" w16cid:durableId="2535F616"/>
  <w16cid:commentId w16cid:paraId="1745F745" w16cid:durableId="2535F600"/>
  <w16cid:commentId w16cid:paraId="5EFDEFCD" w16cid:durableId="2535F65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765351"/>
    <w:multiLevelType w:val="hybridMultilevel"/>
    <w:tmpl w:val="54CED6AA"/>
    <w:lvl w:ilvl="0" w:tplc="1542D4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82F"/>
    <w:rsid w:val="00002A5D"/>
    <w:rsid w:val="0001420D"/>
    <w:rsid w:val="00042C49"/>
    <w:rsid w:val="00056A55"/>
    <w:rsid w:val="00057D6E"/>
    <w:rsid w:val="00082569"/>
    <w:rsid w:val="00112495"/>
    <w:rsid w:val="0013511D"/>
    <w:rsid w:val="001377FE"/>
    <w:rsid w:val="00151256"/>
    <w:rsid w:val="00154619"/>
    <w:rsid w:val="00160AF6"/>
    <w:rsid w:val="00181477"/>
    <w:rsid w:val="0018558A"/>
    <w:rsid w:val="001A3726"/>
    <w:rsid w:val="001B20EE"/>
    <w:rsid w:val="001B3794"/>
    <w:rsid w:val="001F722A"/>
    <w:rsid w:val="00232491"/>
    <w:rsid w:val="00253850"/>
    <w:rsid w:val="00267E52"/>
    <w:rsid w:val="002A4F22"/>
    <w:rsid w:val="002C37E5"/>
    <w:rsid w:val="002E17F9"/>
    <w:rsid w:val="002F6B72"/>
    <w:rsid w:val="00301C2E"/>
    <w:rsid w:val="003730C8"/>
    <w:rsid w:val="00374E5F"/>
    <w:rsid w:val="00381CB6"/>
    <w:rsid w:val="00391EB4"/>
    <w:rsid w:val="003D7155"/>
    <w:rsid w:val="003E018B"/>
    <w:rsid w:val="003E2BC3"/>
    <w:rsid w:val="003F3B7B"/>
    <w:rsid w:val="003F3C16"/>
    <w:rsid w:val="00400DB7"/>
    <w:rsid w:val="00430DE9"/>
    <w:rsid w:val="004452A7"/>
    <w:rsid w:val="0044696B"/>
    <w:rsid w:val="00477B62"/>
    <w:rsid w:val="004827CD"/>
    <w:rsid w:val="004A62DE"/>
    <w:rsid w:val="004A66F9"/>
    <w:rsid w:val="004B2C03"/>
    <w:rsid w:val="004D39D9"/>
    <w:rsid w:val="004E5266"/>
    <w:rsid w:val="00500313"/>
    <w:rsid w:val="00506A2F"/>
    <w:rsid w:val="00522B7A"/>
    <w:rsid w:val="00536E79"/>
    <w:rsid w:val="00542B32"/>
    <w:rsid w:val="0054535D"/>
    <w:rsid w:val="00570660"/>
    <w:rsid w:val="00577F5D"/>
    <w:rsid w:val="005837F1"/>
    <w:rsid w:val="00592185"/>
    <w:rsid w:val="005971B8"/>
    <w:rsid w:val="005B6BAF"/>
    <w:rsid w:val="005D4088"/>
    <w:rsid w:val="005E122B"/>
    <w:rsid w:val="005E150B"/>
    <w:rsid w:val="005E30D0"/>
    <w:rsid w:val="00611B15"/>
    <w:rsid w:val="00630978"/>
    <w:rsid w:val="00641C2C"/>
    <w:rsid w:val="00643D73"/>
    <w:rsid w:val="0065603C"/>
    <w:rsid w:val="0066426D"/>
    <w:rsid w:val="006658DD"/>
    <w:rsid w:val="00685964"/>
    <w:rsid w:val="006861A1"/>
    <w:rsid w:val="00692FE7"/>
    <w:rsid w:val="006A64FE"/>
    <w:rsid w:val="006B5475"/>
    <w:rsid w:val="006D3838"/>
    <w:rsid w:val="006E5848"/>
    <w:rsid w:val="00701835"/>
    <w:rsid w:val="007022CB"/>
    <w:rsid w:val="007258ED"/>
    <w:rsid w:val="00787C0C"/>
    <w:rsid w:val="00787C3A"/>
    <w:rsid w:val="007A4E36"/>
    <w:rsid w:val="007C7EE7"/>
    <w:rsid w:val="00817BEC"/>
    <w:rsid w:val="008214FB"/>
    <w:rsid w:val="00825C11"/>
    <w:rsid w:val="00835885"/>
    <w:rsid w:val="008778BA"/>
    <w:rsid w:val="0088282F"/>
    <w:rsid w:val="008948F0"/>
    <w:rsid w:val="008C7387"/>
    <w:rsid w:val="009055C5"/>
    <w:rsid w:val="00912677"/>
    <w:rsid w:val="0093589D"/>
    <w:rsid w:val="00950060"/>
    <w:rsid w:val="00955782"/>
    <w:rsid w:val="00961745"/>
    <w:rsid w:val="009659E2"/>
    <w:rsid w:val="009D577A"/>
    <w:rsid w:val="00A0148D"/>
    <w:rsid w:val="00A10FAA"/>
    <w:rsid w:val="00A11A2F"/>
    <w:rsid w:val="00A53160"/>
    <w:rsid w:val="00A82B58"/>
    <w:rsid w:val="00A90B4F"/>
    <w:rsid w:val="00A95D9D"/>
    <w:rsid w:val="00AA42AA"/>
    <w:rsid w:val="00AB6A00"/>
    <w:rsid w:val="00AE0B9C"/>
    <w:rsid w:val="00AE5565"/>
    <w:rsid w:val="00AF2115"/>
    <w:rsid w:val="00B1604D"/>
    <w:rsid w:val="00B160B6"/>
    <w:rsid w:val="00B20900"/>
    <w:rsid w:val="00B33D65"/>
    <w:rsid w:val="00B44F89"/>
    <w:rsid w:val="00B562DA"/>
    <w:rsid w:val="00B77B5A"/>
    <w:rsid w:val="00B8676A"/>
    <w:rsid w:val="00B86E61"/>
    <w:rsid w:val="00BC0F69"/>
    <w:rsid w:val="00C01447"/>
    <w:rsid w:val="00C100DD"/>
    <w:rsid w:val="00C33510"/>
    <w:rsid w:val="00C66062"/>
    <w:rsid w:val="00C7150F"/>
    <w:rsid w:val="00C8097C"/>
    <w:rsid w:val="00C80A08"/>
    <w:rsid w:val="00C82A3B"/>
    <w:rsid w:val="00C865E8"/>
    <w:rsid w:val="00C91324"/>
    <w:rsid w:val="00CC74A0"/>
    <w:rsid w:val="00CD6E62"/>
    <w:rsid w:val="00CD73B2"/>
    <w:rsid w:val="00CE18CA"/>
    <w:rsid w:val="00D05738"/>
    <w:rsid w:val="00D327A1"/>
    <w:rsid w:val="00D34706"/>
    <w:rsid w:val="00D35955"/>
    <w:rsid w:val="00D50D3E"/>
    <w:rsid w:val="00D60833"/>
    <w:rsid w:val="00D6759B"/>
    <w:rsid w:val="00D67BDB"/>
    <w:rsid w:val="00D82F47"/>
    <w:rsid w:val="00D83655"/>
    <w:rsid w:val="00E418EF"/>
    <w:rsid w:val="00E5718D"/>
    <w:rsid w:val="00E77A4F"/>
    <w:rsid w:val="00E835F1"/>
    <w:rsid w:val="00E94D0E"/>
    <w:rsid w:val="00EA170D"/>
    <w:rsid w:val="00EA7A50"/>
    <w:rsid w:val="00EB3391"/>
    <w:rsid w:val="00EC5486"/>
    <w:rsid w:val="00ED0B6C"/>
    <w:rsid w:val="00ED4111"/>
    <w:rsid w:val="00EE23AF"/>
    <w:rsid w:val="00EF4B13"/>
    <w:rsid w:val="00EF61C9"/>
    <w:rsid w:val="00EF7432"/>
    <w:rsid w:val="00EF7450"/>
    <w:rsid w:val="00F06FA3"/>
    <w:rsid w:val="00F10BCC"/>
    <w:rsid w:val="00F15DDA"/>
    <w:rsid w:val="00F37570"/>
    <w:rsid w:val="00F40D3A"/>
    <w:rsid w:val="00F66F56"/>
    <w:rsid w:val="00F7206E"/>
    <w:rsid w:val="00F72E31"/>
    <w:rsid w:val="00F76C2B"/>
    <w:rsid w:val="00F91F81"/>
    <w:rsid w:val="00F929F5"/>
    <w:rsid w:val="00FA15AE"/>
    <w:rsid w:val="00FA1817"/>
    <w:rsid w:val="00FA723E"/>
    <w:rsid w:val="00FA7762"/>
    <w:rsid w:val="00FC63E2"/>
    <w:rsid w:val="00FD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81CC4"/>
  <w15:chartTrackingRefBased/>
  <w15:docId w15:val="{2F7DC404-280B-4F2A-86F4-05DE5420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Bibliografa">
    <w:name w:val="Bibliography"/>
    <w:basedOn w:val="Normal"/>
    <w:next w:val="Normal"/>
    <w:uiPriority w:val="37"/>
    <w:unhideWhenUsed/>
    <w:rsid w:val="00112495"/>
  </w:style>
  <w:style w:type="paragraph" w:styleId="Prrafodelista">
    <w:name w:val="List Paragraph"/>
    <w:basedOn w:val="Normal"/>
    <w:uiPriority w:val="34"/>
    <w:qFormat/>
    <w:rsid w:val="0096174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0031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0031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0031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0031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003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Ibá06</b:Tag>
    <b:SourceType>BookSection</b:SourceType>
    <b:Guid>{40F5B81B-05FD-47C0-9664-0944078954D2}</b:Guid>
    <b:Title>Presentación</b:Title>
    <b:Year>2006</b:Year>
    <b:City>Santiago de Chile</b:City>
    <b:Publisher>LOM Ediciones</b:Publisher>
    <b:BookTitle>Metología de investigación social. Introducción a los oficios</b:BookTitle>
    <b:Pages>11-30</b:Pages>
    <b:Author>
      <b:Author>
        <b:NameList>
          <b:Person>
            <b:Last>Ibáñez</b:Last>
            <b:First>Jesús</b:First>
          </b:Person>
        </b:NameList>
      </b:Author>
      <b:BookAuthor>
        <b:NameList>
          <b:Person>
            <b:Last>Canales Cerón</b:Last>
            <b:First>Manuel</b:First>
          </b:Person>
        </b:NameList>
      </b:BookAuthor>
    </b:Author>
    <b:RefOrder>1</b:RefOrder>
  </b:Source>
</b:Sources>
</file>

<file path=customXml/itemProps1.xml><?xml version="1.0" encoding="utf-8"?>
<ds:datastoreItem xmlns:ds="http://schemas.openxmlformats.org/officeDocument/2006/customXml" ds:itemID="{6965235D-56C7-40F5-8256-29496BF10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1162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Norambuena</dc:creator>
  <cp:keywords/>
  <dc:description/>
  <cp:lastModifiedBy>CLAUDIO DUARTE</cp:lastModifiedBy>
  <cp:revision>4</cp:revision>
  <dcterms:created xsi:type="dcterms:W3CDTF">2021-11-10T10:41:00Z</dcterms:created>
  <dcterms:modified xsi:type="dcterms:W3CDTF">2021-11-10T10:44:00Z</dcterms:modified>
</cp:coreProperties>
</file>